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Times New Roman"/>
          <w:snapToGrid w:val="0"/>
          <w:kern w:val="0"/>
          <w:sz w:val="32"/>
          <w:lang w:val="en-US" w:eastAsia="zh-CN"/>
        </w:rPr>
      </w:pPr>
      <w:r>
        <w:rPr>
          <w:rFonts w:hint="eastAsia" w:ascii="黑体" w:hAnsi="黑体" w:eastAsia="黑体" w:cs="Times New Roman"/>
          <w:snapToGrid w:val="0"/>
          <w:kern w:val="0"/>
          <w:sz w:val="32"/>
          <w:lang w:val="en-US" w:eastAsia="zh-CN"/>
        </w:rPr>
        <w:t>1-3</w:t>
      </w: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center"/>
        <w:rPr>
          <w:rFonts w:hint="eastAsia" w:ascii="方正小标宋简体" w:hAnsi="宋体" w:eastAsia="方正小标宋简体" w:cs="黑体"/>
          <w:bCs/>
          <w:w w:val="85"/>
          <w:sz w:val="52"/>
          <w:szCs w:val="52"/>
        </w:rPr>
      </w:pPr>
      <w:r>
        <w:rPr>
          <w:rFonts w:hint="eastAsia" w:ascii="方正小标宋简体" w:hAnsi="宋体" w:eastAsia="方正小标宋简体" w:cs="黑体"/>
          <w:bCs/>
          <w:w w:val="85"/>
          <w:sz w:val="52"/>
          <w:szCs w:val="52"/>
          <w:lang w:eastAsia="zh-CN"/>
        </w:rPr>
        <w:t>安徽工业经济职业技术学院</w:t>
      </w:r>
      <w:r>
        <w:rPr>
          <w:rFonts w:hint="eastAsia" w:ascii="方正小标宋简体" w:hAnsi="宋体" w:eastAsia="方正小标宋简体" w:cs="黑体"/>
          <w:bCs/>
          <w:w w:val="85"/>
          <w:sz w:val="52"/>
          <w:szCs w:val="52"/>
        </w:rPr>
        <w:t>高水平专业群</w:t>
      </w:r>
    </w:p>
    <w:p>
      <w:pPr>
        <w:jc w:val="center"/>
        <w:rPr>
          <w:rFonts w:hint="eastAsia" w:ascii="黑体" w:hAnsi="宋体" w:eastAsia="黑体" w:cs="黑体"/>
          <w:b/>
          <w:bCs/>
          <w:w w:val="85"/>
          <w:sz w:val="52"/>
          <w:szCs w:val="52"/>
        </w:rPr>
      </w:pPr>
    </w:p>
    <w:p>
      <w:pPr>
        <w:jc w:val="center"/>
        <w:rPr>
          <w:rFonts w:hint="eastAsia" w:ascii="方正小标宋简体" w:hAnsi="宋体" w:eastAsia="方正小标宋简体" w:cs="方正小标宋简体"/>
          <w:sz w:val="72"/>
          <w:szCs w:val="72"/>
        </w:rPr>
      </w:pPr>
      <w:r>
        <w:rPr>
          <w:rFonts w:hint="eastAsia" w:ascii="方正小标宋简体" w:hAnsi="宋体" w:eastAsia="方正小标宋简体" w:cs="方正小标宋简体"/>
          <w:sz w:val="72"/>
          <w:szCs w:val="72"/>
        </w:rPr>
        <w:t>申请立项表</w:t>
      </w:r>
    </w:p>
    <w:p>
      <w:pPr>
        <w:spacing w:line="578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32"/>
          <w:szCs w:val="32"/>
        </w:rPr>
      </w:pPr>
    </w:p>
    <w:tbl>
      <w:tblPr>
        <w:tblStyle w:val="13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49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dxa"/>
            <w:vAlign w:val="bottom"/>
          </w:tcPr>
          <w:p>
            <w:pPr>
              <w:spacing w:before="187" w:line="360" w:lineRule="auto"/>
              <w:jc w:val="distribute"/>
              <w:rPr>
                <w:rFonts w:hint="eastAsia" w:ascii="FZKai-Z03" w:hAnsi="FZKai-Z03" w:eastAsia="FZKai-Z03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eastAsia="zh-CN"/>
              </w:rPr>
              <w:t>二级学院</w:t>
            </w:r>
          </w:p>
        </w:tc>
        <w:tc>
          <w:tcPr>
            <w:tcW w:w="4903" w:type="dxa"/>
            <w:tcBorders>
              <w:bottom w:val="single" w:color="auto" w:sz="4" w:space="0"/>
            </w:tcBorders>
          </w:tcPr>
          <w:p>
            <w:pPr>
              <w:spacing w:before="187" w:line="360" w:lineRule="auto"/>
              <w:jc w:val="left"/>
              <w:rPr>
                <w:rFonts w:hint="eastAsia" w:ascii="宋体" w:hAnsi="宋体" w:eastAsia="宋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dxa"/>
            <w:vAlign w:val="bottom"/>
          </w:tcPr>
          <w:p>
            <w:pPr>
              <w:spacing w:before="187" w:line="360" w:lineRule="auto"/>
              <w:jc w:val="distribute"/>
              <w:rPr>
                <w:rFonts w:hint="eastAsia" w:ascii="FZKai-Z03" w:hAnsi="FZKai-Z03" w:eastAsia="FZKai-Z03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专业群名称</w:t>
            </w:r>
          </w:p>
        </w:tc>
        <w:tc>
          <w:tcPr>
            <w:tcW w:w="490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187" w:line="360" w:lineRule="auto"/>
              <w:jc w:val="left"/>
              <w:rPr>
                <w:rFonts w:ascii="宋体" w:hAnsi="宋体" w:eastAsia="宋体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dxa"/>
            <w:vAlign w:val="bottom"/>
          </w:tcPr>
          <w:p>
            <w:pPr>
              <w:spacing w:before="187" w:line="360" w:lineRule="auto"/>
              <w:jc w:val="distribute"/>
              <w:rPr>
                <w:rFonts w:hint="eastAsia" w:ascii="FZKai-Z03" w:hAnsi="FZKai-Z03" w:eastAsia="FZKai-Z03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填表日期</w:t>
            </w:r>
          </w:p>
        </w:tc>
        <w:tc>
          <w:tcPr>
            <w:tcW w:w="490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187" w:line="360" w:lineRule="auto"/>
              <w:jc w:val="left"/>
              <w:rPr>
                <w:rFonts w:ascii="宋体" w:hAnsi="宋体" w:eastAsia="宋体" w:cs="Times New Roman"/>
                <w:sz w:val="32"/>
                <w:szCs w:val="32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sz w:val="32"/>
          <w:szCs w:val="32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spacing w:before="187" w:line="360" w:lineRule="auto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spacing w:before="187" w:line="360" w:lineRule="auto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jc w:val="center"/>
        <w:rPr>
          <w:rFonts w:hint="eastAsia" w:ascii="宋体" w:hAnsi="宋体" w:eastAsia="楷体_GB2312" w:cs="楷体_GB2312"/>
          <w:b/>
          <w:bCs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  <w:lang w:eastAsia="zh-CN"/>
        </w:rPr>
        <w:t>安徽工业经济职业技术学院</w:t>
      </w:r>
      <w:r>
        <w:rPr>
          <w:rFonts w:hint="eastAsia" w:ascii="宋体" w:hAnsi="宋体" w:eastAsia="楷体_GB2312" w:cs="楷体_GB2312"/>
          <w:b/>
          <w:bCs/>
          <w:sz w:val="32"/>
          <w:szCs w:val="32"/>
        </w:rPr>
        <w:t>制</w:t>
      </w:r>
    </w:p>
    <w:p>
      <w:pPr>
        <w:ind w:firstLine="3534" w:firstLineChars="800"/>
        <w:jc w:val="both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填写要求</w:t>
      </w: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ind w:left="560" w:hanging="560" w:hanging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一、</w:t>
      </w:r>
      <w:r>
        <w:rPr>
          <w:rFonts w:hint="eastAsia" w:ascii="宋体" w:hAnsi="宋体" w:eastAsia="宋体" w:cs="Times New Roman"/>
          <w:sz w:val="28"/>
          <w:szCs w:val="28"/>
        </w:rPr>
        <w:t>本表各项内容要实事求是，真实可靠。文字表达要明确、简洁。</w:t>
      </w:r>
      <w:r>
        <w:rPr>
          <w:rFonts w:ascii="宋体" w:hAnsi="宋体" w:eastAsia="宋体" w:cs="Times New Roman"/>
          <w:sz w:val="28"/>
          <w:szCs w:val="28"/>
        </w:rPr>
        <w:t>申报学校</w:t>
      </w:r>
      <w:r>
        <w:rPr>
          <w:rFonts w:hint="eastAsia" w:ascii="宋体" w:hAnsi="宋体" w:eastAsia="宋体" w:cs="Times New Roman"/>
          <w:sz w:val="28"/>
          <w:szCs w:val="28"/>
        </w:rPr>
        <w:t>应</w:t>
      </w:r>
      <w:r>
        <w:rPr>
          <w:rFonts w:ascii="宋体" w:hAnsi="宋体" w:eastAsia="宋体" w:cs="Times New Roman"/>
          <w:sz w:val="28"/>
          <w:szCs w:val="28"/>
        </w:rPr>
        <w:t>对内容真实性负责，封面加盖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二级学院</w:t>
      </w:r>
      <w:r>
        <w:rPr>
          <w:rFonts w:ascii="宋体" w:hAnsi="宋体" w:eastAsia="宋体" w:cs="Times New Roman"/>
          <w:sz w:val="28"/>
          <w:szCs w:val="28"/>
        </w:rPr>
        <w:t>公章。</w:t>
      </w:r>
    </w:p>
    <w:p>
      <w:pPr>
        <w:spacing w:line="360" w:lineRule="auto"/>
        <w:ind w:left="560" w:hanging="560" w:hanging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二、</w:t>
      </w:r>
      <w:r>
        <w:rPr>
          <w:rFonts w:hint="eastAsia" w:ascii="宋体" w:hAnsi="宋体" w:eastAsia="宋体" w:cs="Times New Roman"/>
          <w:sz w:val="28"/>
          <w:szCs w:val="28"/>
        </w:rPr>
        <w:t>“专业名称”“专业代码”请按《普通高等学校高等职业教育（专科）专业目录（</w:t>
      </w:r>
      <w:r>
        <w:rPr>
          <w:rFonts w:ascii="宋体" w:hAnsi="宋体" w:eastAsia="宋体" w:cs="Times New Roman"/>
          <w:sz w:val="28"/>
          <w:szCs w:val="28"/>
        </w:rPr>
        <w:t>20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Times New Roman"/>
          <w:sz w:val="28"/>
          <w:szCs w:val="28"/>
        </w:rPr>
        <w:t>年）》中已公布的专业或</w:t>
      </w:r>
      <w:r>
        <w:rPr>
          <w:rFonts w:ascii="宋体" w:hAnsi="宋体" w:eastAsia="宋体" w:cs="Times New Roman"/>
          <w:sz w:val="28"/>
          <w:szCs w:val="28"/>
        </w:rPr>
        <w:t>20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Times New Roman"/>
          <w:sz w:val="28"/>
          <w:szCs w:val="28"/>
        </w:rPr>
        <w:t>年后经教育部备案的目录外专业填写，不得为专业类、“专业（专业方向）”或其他形式。</w:t>
      </w:r>
    </w:p>
    <w:p>
      <w:pPr>
        <w:spacing w:line="360" w:lineRule="auto"/>
        <w:ind w:left="560" w:hanging="560" w:hanging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三、所有申报、建设内容均填入本表，无须另附建设方案。</w:t>
      </w:r>
    </w:p>
    <w:p>
      <w:pPr>
        <w:spacing w:line="360" w:lineRule="auto"/>
        <w:ind w:left="560" w:hanging="560" w:hanging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四</w:t>
      </w:r>
      <w:r>
        <w:rPr>
          <w:rFonts w:ascii="宋体" w:hAnsi="宋体" w:eastAsia="宋体" w:cs="Times New Roman"/>
          <w:sz w:val="28"/>
          <w:szCs w:val="28"/>
        </w:rPr>
        <w:t>、</w:t>
      </w:r>
      <w:r>
        <w:rPr>
          <w:rFonts w:hint="eastAsia" w:ascii="宋体" w:hAnsi="宋体" w:eastAsia="宋体" w:cs="Times New Roman"/>
          <w:sz w:val="28"/>
          <w:szCs w:val="28"/>
        </w:rPr>
        <w:t>申请立项</w:t>
      </w:r>
      <w:r>
        <w:rPr>
          <w:rFonts w:ascii="宋体" w:hAnsi="宋体" w:eastAsia="宋体" w:cs="Times New Roman"/>
          <w:sz w:val="28"/>
          <w:szCs w:val="28"/>
        </w:rPr>
        <w:t>表中</w:t>
      </w:r>
      <w:r>
        <w:rPr>
          <w:rFonts w:hint="eastAsia" w:ascii="宋体" w:hAnsi="宋体" w:eastAsia="宋体" w:cs="Times New Roman"/>
          <w:sz w:val="28"/>
          <w:szCs w:val="28"/>
        </w:rPr>
        <w:t>各专业数据应与2</w:t>
      </w:r>
      <w:r>
        <w:rPr>
          <w:rFonts w:ascii="宋体" w:hAnsi="宋体" w:eastAsia="宋体" w:cs="Times New Roman"/>
          <w:sz w:val="28"/>
          <w:szCs w:val="28"/>
        </w:rPr>
        <w:t>0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23</w:t>
      </w:r>
      <w:r>
        <w:rPr>
          <w:rFonts w:hint="eastAsia" w:ascii="宋体" w:hAnsi="宋体" w:eastAsia="宋体" w:cs="Times New Roman"/>
          <w:sz w:val="28"/>
          <w:szCs w:val="28"/>
        </w:rPr>
        <w:t>年高等职业院校人才培养工作状态数据平台中数据一致</w:t>
      </w:r>
      <w:r>
        <w:rPr>
          <w:rFonts w:ascii="宋体" w:hAnsi="宋体" w:eastAsia="宋体" w:cs="Times New Roman"/>
          <w:sz w:val="28"/>
          <w:szCs w:val="28"/>
        </w:rPr>
        <w:t>。</w:t>
      </w:r>
    </w:p>
    <w:p>
      <w:pPr>
        <w:spacing w:line="360" w:lineRule="auto"/>
        <w:ind w:left="560" w:hanging="560" w:hanging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五、申请立项表中有关资金的数据口径按自然年度统计。</w:t>
      </w: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微软雅黑" w:hAnsi="微软雅黑" w:eastAsia="微软雅黑" w:cs="Times New Roman"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sz w:val="36"/>
          <w:szCs w:val="36"/>
        </w:rPr>
      </w:pPr>
    </w:p>
    <w:p>
      <w:pPr>
        <w:spacing w:line="360" w:lineRule="auto"/>
        <w:jc w:val="center"/>
        <w:outlineLvl w:val="0"/>
        <w:rPr>
          <w:rFonts w:ascii="宋体" w:hAnsi="宋体" w:eastAsia="宋体" w:cs="Times New Roman"/>
          <w:sz w:val="36"/>
          <w:szCs w:val="36"/>
        </w:rPr>
      </w:pPr>
      <w:r>
        <w:rPr>
          <w:rFonts w:ascii="宋体" w:hAnsi="宋体" w:eastAsia="宋体" w:cs="Times New Roman"/>
          <w:b/>
          <w:bCs/>
          <w:sz w:val="36"/>
          <w:szCs w:val="36"/>
        </w:rPr>
        <w:t>内容真实性责任声明</w:t>
      </w: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  <w:u w:val="single"/>
        </w:rPr>
        <w:t>（</w:t>
      </w:r>
      <w:r>
        <w:rPr>
          <w:rFonts w:hint="eastAsia" w:ascii="宋体" w:hAnsi="宋体" w:eastAsia="宋体" w:cs="Times New Roman"/>
          <w:sz w:val="28"/>
          <w:szCs w:val="28"/>
          <w:u w:val="single"/>
          <w:lang w:eastAsia="zh-CN"/>
        </w:rPr>
        <w:t>二级学院</w:t>
      </w:r>
      <w:r>
        <w:rPr>
          <w:rFonts w:ascii="宋体" w:hAnsi="宋体" w:eastAsia="宋体" w:cs="Times New Roman"/>
          <w:sz w:val="28"/>
          <w:szCs w:val="28"/>
          <w:u w:val="single"/>
        </w:rPr>
        <w:t>名称）</w:t>
      </w:r>
      <w:r>
        <w:rPr>
          <w:rFonts w:ascii="宋体" w:hAnsi="宋体" w:eastAsia="宋体" w:cs="Times New Roman"/>
          <w:sz w:val="28"/>
          <w:szCs w:val="28"/>
        </w:rPr>
        <w:t>对《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安徽工业经济职业技术学院</w:t>
      </w:r>
      <w:r>
        <w:rPr>
          <w:rFonts w:hint="eastAsia" w:ascii="宋体" w:hAnsi="宋体" w:eastAsia="宋体" w:cs="Times New Roman"/>
          <w:sz w:val="28"/>
          <w:szCs w:val="28"/>
        </w:rPr>
        <w:t>高水平专业群申请立项表</w:t>
      </w:r>
      <w:r>
        <w:rPr>
          <w:rFonts w:ascii="宋体" w:hAnsi="宋体" w:eastAsia="宋体" w:cs="Times New Roman"/>
          <w:sz w:val="28"/>
          <w:szCs w:val="28"/>
        </w:rPr>
        <w:t>》及相关佐证材料内容的真实性和准确性负责。</w:t>
      </w:r>
    </w:p>
    <w:p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特此声明。</w:t>
      </w:r>
    </w:p>
    <w:p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spacing w:line="360" w:lineRule="auto"/>
        <w:ind w:firstLine="4177" w:firstLineChars="1492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单位名称（盖章）：</w:t>
      </w:r>
    </w:p>
    <w:p>
      <w:pPr>
        <w:spacing w:line="360" w:lineRule="auto"/>
        <w:ind w:firstLine="4177" w:firstLineChars="1492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spacing w:line="360" w:lineRule="auto"/>
        <w:ind w:firstLine="4177" w:firstLineChars="1492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eastAsia="zh-CN"/>
        </w:rPr>
        <w:t>负责</w:t>
      </w:r>
      <w:r>
        <w:rPr>
          <w:rFonts w:ascii="宋体" w:hAnsi="宋体" w:eastAsia="宋体" w:cs="Times New Roman"/>
          <w:sz w:val="28"/>
          <w:szCs w:val="28"/>
        </w:rPr>
        <w:t>人（签名）：</w:t>
      </w:r>
    </w:p>
    <w:p>
      <w:pPr>
        <w:spacing w:line="360" w:lineRule="auto"/>
        <w:ind w:firstLine="4177" w:firstLineChars="1492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spacing w:line="360" w:lineRule="auto"/>
        <w:ind w:firstLine="560" w:firstLineChars="200"/>
        <w:jc w:val="righ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年   月   日</w:t>
      </w:r>
    </w:p>
    <w:p>
      <w:pPr>
        <w:spacing w:line="360" w:lineRule="auto"/>
        <w:ind w:firstLine="560" w:firstLineChars="200"/>
        <w:jc w:val="right"/>
        <w:rPr>
          <w:rFonts w:ascii="宋体" w:hAnsi="宋体" w:eastAsia="宋体" w:cs="Times New Roman"/>
          <w:sz w:val="28"/>
          <w:szCs w:val="28"/>
        </w:rPr>
      </w:pPr>
    </w:p>
    <w:p>
      <w:pPr>
        <w:spacing w:line="360" w:lineRule="auto"/>
        <w:ind w:firstLine="560" w:firstLineChars="200"/>
        <w:jc w:val="right"/>
        <w:rPr>
          <w:rFonts w:ascii="宋体" w:hAnsi="宋体" w:eastAsia="宋体" w:cs="Times New Roman"/>
          <w:sz w:val="28"/>
          <w:szCs w:val="28"/>
        </w:rPr>
      </w:pPr>
    </w:p>
    <w:p>
      <w:pPr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微软雅黑" w:hAnsi="微软雅黑" w:eastAsia="微软雅黑" w:cs="Times New Roman"/>
          <w:szCs w:val="21"/>
        </w:rPr>
        <w:br w:type="page"/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一、</w:t>
      </w:r>
      <w:r>
        <w:rPr>
          <w:rFonts w:ascii="宋体" w:hAnsi="宋体" w:eastAsia="宋体" w:cs="Times New Roman"/>
          <w:b/>
          <w:bCs/>
          <w:sz w:val="28"/>
          <w:szCs w:val="28"/>
        </w:rPr>
        <w:t>专业群基本情况</w:t>
      </w:r>
    </w:p>
    <w:tbl>
      <w:tblPr>
        <w:tblStyle w:val="13"/>
        <w:tblW w:w="9120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750"/>
        <w:gridCol w:w="900"/>
        <w:gridCol w:w="330"/>
        <w:gridCol w:w="1162"/>
        <w:gridCol w:w="1063"/>
        <w:gridCol w:w="337"/>
        <w:gridCol w:w="1458"/>
        <w:gridCol w:w="15"/>
        <w:gridCol w:w="227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专业群名称</w:t>
            </w:r>
          </w:p>
        </w:tc>
        <w:tc>
          <w:tcPr>
            <w:tcW w:w="239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8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主要面向产业</w:t>
            </w:r>
          </w:p>
        </w:tc>
        <w:tc>
          <w:tcPr>
            <w:tcW w:w="162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面向职业岗位（群）</w:t>
            </w:r>
          </w:p>
        </w:tc>
        <w:tc>
          <w:tcPr>
            <w:tcW w:w="687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专业群包含专业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12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  <w:t>专业代码</w:t>
            </w:r>
          </w:p>
        </w:tc>
        <w:tc>
          <w:tcPr>
            <w:tcW w:w="22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  <w:t>专业名称</w:t>
            </w:r>
          </w:p>
        </w:tc>
        <w:tc>
          <w:tcPr>
            <w:tcW w:w="1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  <w:t>所在院（系）</w:t>
            </w:r>
          </w:p>
        </w:tc>
        <w:tc>
          <w:tcPr>
            <w:tcW w:w="162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  <w:t>所属专业大类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1</w:t>
            </w:r>
          </w:p>
        </w:tc>
        <w:tc>
          <w:tcPr>
            <w:tcW w:w="12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4</w:t>
            </w:r>
          </w:p>
        </w:tc>
        <w:tc>
          <w:tcPr>
            <w:tcW w:w="12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5</w:t>
            </w:r>
          </w:p>
        </w:tc>
        <w:tc>
          <w:tcPr>
            <w:tcW w:w="12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2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专业群负责人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姓名</w:t>
            </w:r>
          </w:p>
        </w:tc>
        <w:tc>
          <w:tcPr>
            <w:tcW w:w="19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性别</w:t>
            </w:r>
          </w:p>
        </w:tc>
        <w:tc>
          <w:tcPr>
            <w:tcW w:w="14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出生年月</w:t>
            </w:r>
          </w:p>
        </w:tc>
        <w:tc>
          <w:tcPr>
            <w:tcW w:w="13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学历</w:t>
            </w:r>
          </w:p>
        </w:tc>
        <w:tc>
          <w:tcPr>
            <w:tcW w:w="19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学位</w:t>
            </w:r>
          </w:p>
        </w:tc>
        <w:tc>
          <w:tcPr>
            <w:tcW w:w="14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专业技术职务</w:t>
            </w:r>
          </w:p>
        </w:tc>
        <w:tc>
          <w:tcPr>
            <w:tcW w:w="13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行政职务</w:t>
            </w:r>
          </w:p>
        </w:tc>
        <w:tc>
          <w:tcPr>
            <w:tcW w:w="19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手机</w:t>
            </w:r>
          </w:p>
        </w:tc>
        <w:tc>
          <w:tcPr>
            <w:tcW w:w="14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职业技能证书</w:t>
            </w:r>
          </w:p>
        </w:tc>
        <w:tc>
          <w:tcPr>
            <w:tcW w:w="13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联系电话</w:t>
            </w:r>
          </w:p>
        </w:tc>
        <w:tc>
          <w:tcPr>
            <w:tcW w:w="19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电子邮箱</w:t>
            </w:r>
          </w:p>
        </w:tc>
        <w:tc>
          <w:tcPr>
            <w:tcW w:w="14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QQ</w:t>
            </w:r>
          </w:p>
        </w:tc>
        <w:tc>
          <w:tcPr>
            <w:tcW w:w="13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2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专业群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负责</w:t>
            </w:r>
            <w:r>
              <w:rPr>
                <w:rFonts w:ascii="宋体" w:hAnsi="宋体" w:eastAsia="宋体" w:cs="Times New Roman"/>
                <w:sz w:val="22"/>
                <w:szCs w:val="24"/>
              </w:rPr>
              <w:t>人代表性成就</w:t>
            </w:r>
          </w:p>
        </w:tc>
        <w:tc>
          <w:tcPr>
            <w:tcW w:w="687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（200字以内）</w:t>
            </w:r>
          </w:p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12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专业群资源相关性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群内至少三个专业共享的合作企业数（个）</w:t>
            </w:r>
          </w:p>
        </w:tc>
        <w:tc>
          <w:tcPr>
            <w:tcW w:w="149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87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共享合作企业名称</w:t>
            </w:r>
          </w:p>
        </w:tc>
        <w:tc>
          <w:tcPr>
            <w:tcW w:w="16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群内至少三个专业共享的用人单位数（个）</w:t>
            </w:r>
          </w:p>
        </w:tc>
        <w:tc>
          <w:tcPr>
            <w:tcW w:w="149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87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共享用人单位名称</w:t>
            </w:r>
          </w:p>
        </w:tc>
        <w:tc>
          <w:tcPr>
            <w:tcW w:w="16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群内至少三个专业共享的专业课程数（门）</w:t>
            </w:r>
          </w:p>
        </w:tc>
        <w:tc>
          <w:tcPr>
            <w:tcW w:w="149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87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共享专业课程名称</w:t>
            </w:r>
          </w:p>
        </w:tc>
        <w:tc>
          <w:tcPr>
            <w:tcW w:w="16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群内至少三个专业共享的校内实训基地数（个）</w:t>
            </w:r>
          </w:p>
        </w:tc>
        <w:tc>
          <w:tcPr>
            <w:tcW w:w="149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87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共享校内实训基地名称</w:t>
            </w:r>
          </w:p>
        </w:tc>
        <w:tc>
          <w:tcPr>
            <w:tcW w:w="16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群内至少三个专业共享的校外实习实训基地数（个）</w:t>
            </w:r>
          </w:p>
        </w:tc>
        <w:tc>
          <w:tcPr>
            <w:tcW w:w="149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87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共享校外实习实训基地名称</w:t>
            </w:r>
          </w:p>
        </w:tc>
        <w:tc>
          <w:tcPr>
            <w:tcW w:w="16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群内至少三个专业共享的专任专业教师数（人）</w:t>
            </w:r>
          </w:p>
        </w:tc>
        <w:tc>
          <w:tcPr>
            <w:tcW w:w="149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87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共享专任专业教师姓名</w:t>
            </w:r>
          </w:p>
        </w:tc>
        <w:tc>
          <w:tcPr>
            <w:tcW w:w="16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群内至少三个专业共享的校外兼职教师数（人）</w:t>
            </w:r>
          </w:p>
        </w:tc>
        <w:tc>
          <w:tcPr>
            <w:tcW w:w="149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87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共享校外兼职教师姓名</w:t>
            </w:r>
          </w:p>
        </w:tc>
        <w:tc>
          <w:tcPr>
            <w:tcW w:w="16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</w:tbl>
    <w:p>
      <w:pPr>
        <w:spacing w:line="60" w:lineRule="exact"/>
        <w:jc w:val="left"/>
        <w:rPr>
          <w:rFonts w:ascii="宋体" w:hAnsi="宋体" w:eastAsia="宋体" w:cs="Times New Roman"/>
          <w:sz w:val="24"/>
          <w:szCs w:val="24"/>
        </w:rPr>
      </w:pPr>
    </w:p>
    <w:tbl>
      <w:tblPr>
        <w:tblStyle w:val="13"/>
        <w:tblW w:w="9015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5"/>
        <w:gridCol w:w="810"/>
        <w:gridCol w:w="3527"/>
        <w:gridCol w:w="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01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专业群基本状态数据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全日制高职在校生数（人／专业）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其中：一年级在校生数（人／专业）</w:t>
            </w: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其中：二年级在校生数（人／专业）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其中：三年级在校生数（人／专业）</w:t>
            </w: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级招生计划数（人／专业）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级实际录取数（人／专业）</w:t>
            </w: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级新生报到数（人／专业）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级新生报到比例（%）</w:t>
            </w: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届毕业生数（人／专业）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届毕业生初次就业率（%）</w:t>
            </w: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届毕业生本省市就业比例（%）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届毕业生对口就业率（%）</w:t>
            </w: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校内专任教师数（人／专业）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专任教师双师素质比例（%）</w:t>
            </w: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校内实训基地数（个/专业）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校内实训基地生均设备总值（万元／生）</w:t>
            </w: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学年校内实训基地使用频率（人时）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校外实习实训基地数（个/专业）</w:t>
            </w: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学年校外实习实训基地接受半年顶岗实习学生数（人／专业）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校外实习实训基地接收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届毕业生就业数（人／专业）</w:t>
            </w: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专业群合作企业总数（个／专业）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合作企业订单培养总数（人／专业）</w:t>
            </w: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合作企业共同开发课程总数（门/专业）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合作企业支持兼职教师总数（人／专业）</w:t>
            </w: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合作企业接受顶岗实习学生总数（人／专业）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合作企业捐赠设备总值（万元／专业）</w:t>
            </w: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合作企业准捐赠设备总值（万元／专业）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合作企业接受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届毕业生就业总数（人／专业）</w:t>
            </w: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专业群为企业培训员工总数（人天／专业）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ascii="微软雅黑" w:hAnsi="微软雅黑" w:eastAsia="微软雅黑" w:cs="Times New Roman"/>
          <w:szCs w:val="21"/>
        </w:rPr>
        <w:br w:type="page"/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二、</w:t>
      </w:r>
      <w:r>
        <w:rPr>
          <w:rFonts w:ascii="宋体" w:hAnsi="宋体" w:eastAsia="宋体" w:cs="Times New Roman"/>
          <w:b/>
          <w:bCs/>
          <w:sz w:val="28"/>
          <w:szCs w:val="28"/>
        </w:rPr>
        <w:t>专业群内专业基本情况</w:t>
      </w:r>
    </w:p>
    <w:p>
      <w:pPr>
        <w:jc w:val="left"/>
        <w:outlineLvl w:val="2"/>
        <w:rPr>
          <w:rFonts w:hint="eastAsia"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t xml:space="preserve">2-1 </w:t>
      </w:r>
      <w:r>
        <w:rPr>
          <w:rFonts w:ascii="宋体" w:hAnsi="宋体" w:eastAsia="宋体" w:cs="Times New Roman"/>
          <w:b/>
          <w:bCs/>
          <w:sz w:val="24"/>
          <w:szCs w:val="24"/>
          <w:u w:val="single"/>
        </w:rPr>
        <w:t>XXX</w:t>
      </w:r>
      <w:r>
        <w:rPr>
          <w:rFonts w:ascii="宋体" w:hAnsi="宋体" w:eastAsia="宋体" w:cs="Times New Roman"/>
          <w:b/>
          <w:bCs/>
          <w:sz w:val="24"/>
          <w:szCs w:val="24"/>
        </w:rPr>
        <w:t>专业基本情况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(每专业填写一张，核心专业填前)</w:t>
      </w:r>
    </w:p>
    <w:tbl>
      <w:tblPr>
        <w:tblStyle w:val="13"/>
        <w:tblW w:w="9015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1800"/>
        <w:gridCol w:w="810"/>
        <w:gridCol w:w="1790"/>
        <w:gridCol w:w="1725"/>
        <w:gridCol w:w="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专业代码</w:t>
            </w:r>
          </w:p>
        </w:tc>
        <w:tc>
          <w:tcPr>
            <w:tcW w:w="26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2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所在院（系）</w:t>
            </w:r>
          </w:p>
        </w:tc>
        <w:tc>
          <w:tcPr>
            <w:tcW w:w="26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所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属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专业大类</w:t>
            </w:r>
          </w:p>
        </w:tc>
        <w:tc>
          <w:tcPr>
            <w:tcW w:w="2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全日制高职在校生数（人）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其中：一年级在校生数（人）</w:t>
            </w: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其中：二年级在校生数（人）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其中：三年级在校生数（人）</w:t>
            </w: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级招生计划数（人）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级实际录取数（人）</w:t>
            </w: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级新生报到数（人）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级新生报到比例（%）</w:t>
            </w: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届毕业生数（人）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届毕业生初次就业率（%）</w:t>
            </w: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届毕业生本省市就业比例（%）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届毕业生对口就业率（%）</w:t>
            </w: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校内专任教师数（人）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专任教师双师素质比例（%）</w:t>
            </w: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校内实训基地数（个）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校内实训基地生均设备总值（万元／生）</w:t>
            </w: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学年校内实训基地使用频率（人时）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校外实习实训基地数（个）</w:t>
            </w: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学年校外实习实训基地接受半年顶岗实习学生数（人）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校外实习实训基地接收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届毕业生就业数（人）</w:t>
            </w: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本专业合作企业总数（个）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本专业合作企业订单培养总数（人）</w:t>
            </w: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本专业合作企业共同开发课程总数（门）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本专业合作企业支持学校兼职教师总数（人）</w:t>
            </w: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合作企业接受本专业顶岗实习学生总数（人）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合作企业接受本专业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届毕业生就业总数（人）</w:t>
            </w: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合作企业对本专业准捐赠设备总值（万元）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合作企业对本专业捐赠设备总值（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万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元）</w:t>
            </w: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本专业为企业培训员工总数（人天）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ascii="微软雅黑" w:hAnsi="微软雅黑" w:eastAsia="微软雅黑" w:cs="Times New Roman"/>
          <w:szCs w:val="21"/>
        </w:rPr>
        <w:br w:type="page"/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三、</w:t>
      </w:r>
      <w:r>
        <w:rPr>
          <w:rFonts w:ascii="宋体" w:hAnsi="宋体" w:eastAsia="宋体" w:cs="Times New Roman"/>
          <w:b/>
          <w:bCs/>
          <w:sz w:val="28"/>
          <w:szCs w:val="28"/>
        </w:rPr>
        <w:t>专业群建设方案综述</w:t>
      </w:r>
    </w:p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t>3-1 建设基础</w:t>
      </w:r>
    </w:p>
    <w:tbl>
      <w:tblPr>
        <w:tblStyle w:val="13"/>
        <w:tblW w:w="9030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（专业群优势特色、面临的机遇和挑战，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10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00字以内。）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</w:p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t>3-2 组群逻辑</w:t>
      </w:r>
    </w:p>
    <w:tbl>
      <w:tblPr>
        <w:tblStyle w:val="13"/>
        <w:tblW w:w="9030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（专业群与产业（链）的对应性、专业群人才培养定位、群内专业的逻辑性等，800字以内。）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</w:p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t>3-3 建设目标</w:t>
      </w:r>
    </w:p>
    <w:tbl>
      <w:tblPr>
        <w:tblStyle w:val="13"/>
        <w:tblW w:w="9030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（专业群建设总体目标，500字以内。）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</w:p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t>3-4 建设内容与实施举措</w:t>
      </w:r>
    </w:p>
    <w:tbl>
      <w:tblPr>
        <w:tblStyle w:val="13"/>
        <w:tblW w:w="9030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（专业群人才培养模式创新、课程教学资源建设、教材与教法改革、教师教学创新团队、实践教学基地、技术技能平台、社会服务、国际交流与合作、可持续发展保障机制等。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无字数限制，可加页，可图文结合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</w:p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t>3-5 预期成效</w:t>
      </w:r>
    </w:p>
    <w:tbl>
      <w:tblPr>
        <w:tblStyle w:val="13"/>
        <w:tblW w:w="9030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（项目建设预期成效及标志性成果，500字以内。）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outlineLvl w:val="2"/>
        <w:rPr>
          <w:rFonts w:ascii="宋体" w:hAnsi="宋体" w:eastAsia="宋体" w:cs="Times New Roman"/>
          <w:sz w:val="24"/>
          <w:szCs w:val="24"/>
        </w:rPr>
        <w:sectPr>
          <w:footerReference r:id="rId3" w:type="default"/>
          <w:pgSz w:w="11906" w:h="16838"/>
          <w:pgMar w:top="2098" w:right="1531" w:bottom="1701" w:left="1531" w:header="851" w:footer="1134" w:gutter="0"/>
          <w:cols w:space="425" w:num="1"/>
          <w:docGrid w:type="lines" w:linePitch="312" w:charSpace="0"/>
        </w:sectPr>
      </w:pPr>
    </w:p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t>3-6 建设进度</w:t>
      </w:r>
    </w:p>
    <w:tbl>
      <w:tblPr>
        <w:tblStyle w:val="13"/>
        <w:tblW w:w="497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2329"/>
        <w:gridCol w:w="2690"/>
        <w:gridCol w:w="3116"/>
        <w:gridCol w:w="2631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778" w:type="pct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建设任务</w:t>
            </w:r>
          </w:p>
        </w:tc>
        <w:tc>
          <w:tcPr>
            <w:tcW w:w="285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年度目标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8" w:type="pct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932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821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82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人才培养模式创新</w:t>
            </w: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1.（每条50字以内）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（每条100字以内）</w:t>
            </w:r>
          </w:p>
        </w:tc>
        <w:tc>
          <w:tcPr>
            <w:tcW w:w="932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82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课程体系与教学资源</w:t>
            </w: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82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教材建设与教法改革</w:t>
            </w: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82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教师教学创新团队建设</w:t>
            </w: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82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产教融合平台建设</w:t>
            </w: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82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服务发展能力提升</w:t>
            </w: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3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82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管理体制和运行机制</w:t>
            </w: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82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......</w:t>
            </w: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ascii="微软雅黑" w:hAnsi="微软雅黑" w:eastAsia="微软雅黑" w:cs="Times New Roman"/>
          <w:szCs w:val="21"/>
        </w:rPr>
        <w:br w:type="page"/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四、</w:t>
      </w:r>
      <w:r>
        <w:rPr>
          <w:rFonts w:ascii="宋体" w:hAnsi="宋体" w:eastAsia="宋体" w:cs="Times New Roman"/>
          <w:b/>
          <w:bCs/>
          <w:sz w:val="28"/>
          <w:szCs w:val="28"/>
        </w:rPr>
        <w:t>专业群经费预算</w:t>
      </w:r>
    </w:p>
    <w:tbl>
      <w:tblPr>
        <w:tblStyle w:val="1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743"/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013"/>
        <w:gridCol w:w="10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6" w:type="pct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zh-CN"/>
              </w:rPr>
              <w:t>建设内容</w:t>
            </w:r>
          </w:p>
        </w:tc>
        <w:tc>
          <w:tcPr>
            <w:tcW w:w="4284" w:type="pct"/>
            <w:gridSpan w:val="1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zh-CN"/>
              </w:rPr>
              <w:t>专业群建设经费来源及预算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6" w:type="pct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14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  <w:t>总计</w:t>
            </w:r>
          </w:p>
        </w:tc>
        <w:tc>
          <w:tcPr>
            <w:tcW w:w="714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  <w:t>省级财政投入</w:t>
            </w:r>
          </w:p>
        </w:tc>
        <w:tc>
          <w:tcPr>
            <w:tcW w:w="714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  <w:t>地市级财政投入</w:t>
            </w:r>
          </w:p>
        </w:tc>
        <w:tc>
          <w:tcPr>
            <w:tcW w:w="714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  <w:t>举办方投入</w:t>
            </w:r>
          </w:p>
        </w:tc>
        <w:tc>
          <w:tcPr>
            <w:tcW w:w="714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  <w:t>行业企业支待</w:t>
            </w:r>
          </w:p>
        </w:tc>
        <w:tc>
          <w:tcPr>
            <w:tcW w:w="715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  <w:t>学校自筹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16" w:type="pct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57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金额（万元）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比例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金额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比例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金额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比例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金额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比例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金额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比例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金额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比例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6" w:type="pct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57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（%）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（几元）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（%）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（万元）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（%）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（万元）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（%）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（万元）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（%）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（万元）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71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  <w:t>总计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  <w:t>人才培养模式创新</w:t>
            </w: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  <w:t>课程体系与教学资源</w:t>
            </w: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  <w:t>教材建设与教法改革</w:t>
            </w: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  <w:t>教师教学创新团队建设</w:t>
            </w: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  <w:t>产教融合平台建设</w:t>
            </w: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服务发展能力提升</w:t>
            </w: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管理体制和运行机制</w:t>
            </w: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2"/>
          <w:szCs w:val="24"/>
        </w:rPr>
      </w:pPr>
      <w:r>
        <w:rPr>
          <w:rFonts w:hint="eastAsia" w:ascii="宋体" w:hAnsi="宋体" w:eastAsia="宋体" w:cs="Times New Roman"/>
          <w:sz w:val="22"/>
          <w:szCs w:val="24"/>
        </w:rPr>
        <w:t>注：</w:t>
      </w:r>
      <w:r>
        <w:rPr>
          <w:rFonts w:ascii="宋体" w:hAnsi="宋体" w:eastAsia="宋体" w:cs="Times New Roman"/>
          <w:sz w:val="22"/>
          <w:szCs w:val="24"/>
        </w:rPr>
        <w:t>申报单位根据具体情况选填相应经费</w:t>
      </w:r>
      <w:r>
        <w:rPr>
          <w:rFonts w:hint="eastAsia" w:ascii="宋体" w:hAnsi="宋体" w:eastAsia="宋体" w:cs="Times New Roman"/>
          <w:sz w:val="22"/>
          <w:szCs w:val="24"/>
        </w:rPr>
        <w:t>来源</w:t>
      </w:r>
      <w:r>
        <w:rPr>
          <w:rFonts w:ascii="宋体" w:hAnsi="宋体" w:eastAsia="宋体" w:cs="Times New Roman"/>
          <w:sz w:val="22"/>
          <w:szCs w:val="24"/>
        </w:rPr>
        <w:t>及预算，数值小数点后保留2位数字。</w:t>
      </w: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  <w:sectPr>
          <w:type w:val="continuous"/>
          <w:pgSz w:w="16840" w:h="11900" w:orient="landscape"/>
          <w:pgMar w:top="1797" w:right="1440" w:bottom="1797" w:left="1440" w:header="851" w:footer="992" w:gutter="0"/>
          <w:cols w:space="720" w:num="1"/>
          <w:docGrid w:type="lines" w:linePitch="312" w:charSpace="0"/>
        </w:sectPr>
      </w:pPr>
    </w:p>
    <w:p>
      <w:pPr>
        <w:spacing w:after="187"/>
        <w:jc w:val="left"/>
        <w:outlineLvl w:val="1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五</w:t>
      </w:r>
      <w:r>
        <w:rPr>
          <w:rFonts w:ascii="宋体" w:hAnsi="宋体" w:eastAsia="宋体" w:cs="Times New Roman"/>
          <w:b/>
          <w:bCs/>
          <w:sz w:val="28"/>
          <w:szCs w:val="28"/>
        </w:rPr>
        <w:t>、</w:t>
      </w:r>
      <w:r>
        <w:rPr>
          <w:rFonts w:hint="eastAsia" w:ascii="宋体" w:hAnsi="宋体" w:eastAsia="宋体" w:cs="Times New Roman"/>
          <w:b/>
          <w:bCs/>
          <w:sz w:val="28"/>
          <w:szCs w:val="28"/>
          <w:lang w:eastAsia="zh-CN"/>
        </w:rPr>
        <w:t>二级学院</w:t>
      </w:r>
      <w:r>
        <w:rPr>
          <w:rFonts w:ascii="宋体" w:hAnsi="宋体" w:eastAsia="宋体" w:cs="Times New Roman"/>
          <w:b/>
          <w:bCs/>
          <w:sz w:val="28"/>
          <w:szCs w:val="28"/>
        </w:rPr>
        <w:t>承诺书</w:t>
      </w:r>
    </w:p>
    <w:tbl>
      <w:tblPr>
        <w:tblStyle w:val="13"/>
        <w:tblW w:w="8985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（学校在项目建设目标、内容、举措、成效、进度、保障等方面的承诺。）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二级学院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（章） </w:t>
            </w:r>
            <w:r>
              <w:rPr>
                <w:rFonts w:ascii="宋体" w:hAnsi="宋体" w:eastAsia="宋体" w:cs="Times New Roman"/>
                <w:sz w:val="24"/>
                <w:szCs w:val="24"/>
                <w:u w:val="single"/>
              </w:rPr>
              <w:t xml:space="preserve">                     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年    月    日</w:t>
            </w:r>
          </w:p>
          <w:p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rPr>
          <w:rFonts w:hint="default" w:eastAsiaTheme="minor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推荐、评审意见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7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2" w:hRule="atLeast"/>
        </w:trPr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教学工作委员会</w:t>
            </w:r>
            <w:r>
              <w:rPr>
                <w:rFonts w:hint="eastAsia" w:ascii="楷体" w:hAnsi="楷体" w:eastAsia="楷体" w:cs="楷体"/>
                <w:sz w:val="24"/>
              </w:rPr>
              <w:t>意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sz w:val="24"/>
              </w:rPr>
              <w:t>见</w:t>
            </w:r>
          </w:p>
        </w:tc>
        <w:tc>
          <w:tcPr>
            <w:tcW w:w="7713" w:type="dxa"/>
            <w:noWrap w:val="0"/>
            <w:vAlign w:val="top"/>
          </w:tcPr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（公章）</w:t>
            </w: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主任</w:t>
            </w:r>
            <w:r>
              <w:rPr>
                <w:rFonts w:hint="eastAsia" w:ascii="楷体" w:hAnsi="楷体" w:eastAsia="楷体" w:cs="楷体"/>
                <w:sz w:val="24"/>
              </w:rPr>
              <w:t>（签字）</w:t>
            </w:r>
          </w:p>
          <w:p>
            <w:pPr>
              <w:spacing w:line="360" w:lineRule="auto"/>
              <w:ind w:right="260" w:rightChars="0"/>
              <w:jc w:val="righ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5" w:hRule="atLeast"/>
        </w:trPr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校</w:t>
            </w:r>
            <w:r>
              <w:rPr>
                <w:rFonts w:hint="eastAsia" w:ascii="楷体" w:hAnsi="楷体" w:eastAsia="楷体" w:cs="楷体"/>
                <w:sz w:val="24"/>
              </w:rPr>
              <w:t>意见</w:t>
            </w:r>
          </w:p>
        </w:tc>
        <w:tc>
          <w:tcPr>
            <w:tcW w:w="7713" w:type="dxa"/>
            <w:noWrap w:val="0"/>
            <w:vAlign w:val="top"/>
          </w:tcPr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楷体" w:hAnsi="楷体" w:eastAsia="楷体" w:cs="楷体"/>
                <w:sz w:val="24"/>
              </w:rPr>
              <w:t>（公章）</w:t>
            </w:r>
          </w:p>
          <w:p>
            <w:pPr>
              <w:spacing w:line="360" w:lineRule="auto"/>
              <w:ind w:right="72"/>
              <w:jc w:val="right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2" w:rightChars="0"/>
              <w:jc w:val="righ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年   月   日</w:t>
            </w:r>
          </w:p>
        </w:tc>
      </w:tr>
    </w:tbl>
    <w:p>
      <w:pPr>
        <w:numPr>
          <w:numId w:val="0"/>
        </w:numPr>
        <w:rPr>
          <w:rFonts w:hint="default" w:ascii="黑体" w:eastAsia="黑体"/>
          <w:sz w:val="28"/>
          <w:lang w:val="en-US" w:eastAsia="zh-CN"/>
        </w:rPr>
      </w:pPr>
      <w:bookmarkStart w:id="0" w:name="_GoBack"/>
      <w:bookmarkEnd w:id="0"/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ED7ADA8-6FDF-4844-B753-DF8304DA3A8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A3719E7C-2A5D-490B-81E6-E28C35B00583}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6954D6B0-FC63-406C-9A23-8022247D58B2}"/>
  </w:font>
  <w:font w:name="FZKai-Z03">
    <w:altName w:val="宋体"/>
    <w:panose1 w:val="00000000000000000000"/>
    <w:charset w:val="86"/>
    <w:family w:val="auto"/>
    <w:pitch w:val="default"/>
    <w:sig w:usb0="00000000" w:usb1="00000000" w:usb2="00082016" w:usb3="00000000" w:csb0="00040001" w:csb1="00000000"/>
    <w:embedRegular r:id="rId4" w:fontKey="{03241C49-0D88-47B3-B3F2-C09878D44E9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645FB0E-F865-4511-9343-FB4E3FF6020F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15171AF1-F627-4269-891B-9546640FC6B5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7" w:fontKey="{1B0A90A1-6151-4792-A89D-3F440B37F13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 w:eastAsia="zh-CN"/>
      </w:rPr>
      <w:t>1</w:t>
    </w:r>
    <w: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C7C2A7"/>
    <w:multiLevelType w:val="singleLevel"/>
    <w:tmpl w:val="DCC7C2A7"/>
    <w:lvl w:ilvl="0" w:tentative="0">
      <w:start w:val="6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YmZiYjYyZmNlODMwM2MyMGEwNWZjYTBkNmMwNDgifQ=="/>
  </w:docVars>
  <w:rsids>
    <w:rsidRoot w:val="00034220"/>
    <w:rsid w:val="00034220"/>
    <w:rsid w:val="0010364E"/>
    <w:rsid w:val="003A0841"/>
    <w:rsid w:val="005B5712"/>
    <w:rsid w:val="15EB4733"/>
    <w:rsid w:val="1B1C538E"/>
    <w:rsid w:val="20D4160C"/>
    <w:rsid w:val="22B365D8"/>
    <w:rsid w:val="27B30E28"/>
    <w:rsid w:val="2A846AAC"/>
    <w:rsid w:val="2CBF201D"/>
    <w:rsid w:val="32B82F52"/>
    <w:rsid w:val="32DD2ABA"/>
    <w:rsid w:val="36DD1A1E"/>
    <w:rsid w:val="39DD3212"/>
    <w:rsid w:val="3AE25855"/>
    <w:rsid w:val="3DA037A5"/>
    <w:rsid w:val="43E45918"/>
    <w:rsid w:val="5D804D2D"/>
    <w:rsid w:val="611F7A02"/>
    <w:rsid w:val="633F77D7"/>
    <w:rsid w:val="65501489"/>
    <w:rsid w:val="6BA20565"/>
    <w:rsid w:val="77387FCF"/>
    <w:rsid w:val="79A7688D"/>
    <w:rsid w:val="7A1C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31"/>
    <w:unhideWhenUsed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4">
    <w:name w:val="Body Text Indent"/>
    <w:basedOn w:val="1"/>
    <w:link w:val="37"/>
    <w:qFormat/>
    <w:uiPriority w:val="99"/>
    <w:pPr>
      <w:spacing w:before="100" w:beforeAutospacing="1" w:after="100" w:afterAutospacing="1" w:line="440" w:lineRule="exact"/>
      <w:ind w:firstLine="720" w:firstLineChars="300"/>
      <w:jc w:val="left"/>
    </w:pPr>
    <w:rPr>
      <w:rFonts w:ascii="Calibri" w:hAnsi="Calibri" w:eastAsia="宋体" w:cs="Times New Roman"/>
      <w:sz w:val="24"/>
      <w:szCs w:val="24"/>
    </w:rPr>
  </w:style>
  <w:style w:type="paragraph" w:styleId="5">
    <w:name w:val="Plain Text"/>
    <w:basedOn w:val="1"/>
    <w:link w:val="30"/>
    <w:qFormat/>
    <w:uiPriority w:val="0"/>
    <w:pPr>
      <w:widowControl/>
      <w:jc w:val="left"/>
    </w:pPr>
    <w:rPr>
      <w:rFonts w:ascii="宋体" w:hAnsi="Courier New" w:cs="Courier New"/>
      <w:szCs w:val="21"/>
    </w:rPr>
  </w:style>
  <w:style w:type="paragraph" w:styleId="6">
    <w:name w:val="Date"/>
    <w:basedOn w:val="1"/>
    <w:next w:val="1"/>
    <w:link w:val="26"/>
    <w:qFormat/>
    <w:uiPriority w:val="0"/>
    <w:pPr>
      <w:ind w:left="100" w:leftChars="2500"/>
    </w:pPr>
    <w:rPr>
      <w:szCs w:val="24"/>
    </w:rPr>
  </w:style>
  <w:style w:type="paragraph" w:styleId="7">
    <w:name w:val="Balloon Text"/>
    <w:basedOn w:val="1"/>
    <w:link w:val="27"/>
    <w:qFormat/>
    <w:uiPriority w:val="0"/>
    <w:rPr>
      <w:rFonts w:ascii="Calibri" w:hAnsi="Calibri"/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25"/>
    <w:qFormat/>
    <w:uiPriority w:val="0"/>
    <w:pPr>
      <w:snapToGrid w:val="0"/>
      <w:jc w:val="left"/>
    </w:pPr>
    <w:rPr>
      <w:rFonts w:ascii="Calibri" w:hAnsi="Calibri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3"/>
    <w:next w:val="3"/>
    <w:link w:val="24"/>
    <w:qFormat/>
    <w:uiPriority w:val="0"/>
    <w:rPr>
      <w:rFonts w:eastAsiaTheme="minorEastAsia" w:cstheme="minorBidi"/>
      <w:b/>
      <w:bCs/>
      <w:szCs w:val="22"/>
    </w:rPr>
  </w:style>
  <w:style w:type="table" w:styleId="14">
    <w:name w:val="Table Grid"/>
    <w:basedOn w:val="13"/>
    <w:qFormat/>
    <w:uiPriority w:val="59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basedOn w:val="15"/>
    <w:qFormat/>
    <w:uiPriority w:val="0"/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footnote reference"/>
    <w:qFormat/>
    <w:uiPriority w:val="0"/>
    <w:rPr>
      <w:rFonts w:cs="Times New Roman"/>
      <w:vertAlign w:val="superscript"/>
    </w:rPr>
  </w:style>
  <w:style w:type="character" w:customStyle="1" w:styleId="19">
    <w:name w:val="页眉 Char"/>
    <w:basedOn w:val="15"/>
    <w:link w:val="9"/>
    <w:qFormat/>
    <w:uiPriority w:val="99"/>
    <w:rPr>
      <w:sz w:val="18"/>
      <w:szCs w:val="18"/>
    </w:rPr>
  </w:style>
  <w:style w:type="character" w:customStyle="1" w:styleId="20">
    <w:name w:val="页脚 Char"/>
    <w:basedOn w:val="15"/>
    <w:link w:val="8"/>
    <w:qFormat/>
    <w:uiPriority w:val="99"/>
    <w:rPr>
      <w:sz w:val="18"/>
      <w:szCs w:val="18"/>
    </w:rPr>
  </w:style>
  <w:style w:type="character" w:customStyle="1" w:styleId="21">
    <w:name w:val="标题 1 Char"/>
    <w:basedOn w:val="15"/>
    <w:qFormat/>
    <w:uiPriority w:val="9"/>
    <w:rPr>
      <w:b/>
      <w:bCs/>
      <w:kern w:val="44"/>
      <w:sz w:val="44"/>
      <w:szCs w:val="44"/>
    </w:rPr>
  </w:style>
  <w:style w:type="character" w:customStyle="1" w:styleId="22">
    <w:name w:val="页眉 Char1"/>
    <w:qFormat/>
    <w:locked/>
    <w:uiPriority w:val="0"/>
    <w:rPr>
      <w:kern w:val="2"/>
      <w:sz w:val="18"/>
      <w:szCs w:val="18"/>
    </w:rPr>
  </w:style>
  <w:style w:type="character" w:customStyle="1" w:styleId="23">
    <w:name w:val="标题 1 Char1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4">
    <w:name w:val="批注主题 Char1"/>
    <w:link w:val="12"/>
    <w:qFormat/>
    <w:uiPriority w:val="0"/>
    <w:rPr>
      <w:rFonts w:ascii="Calibri" w:hAnsi="Calibri"/>
      <w:b/>
      <w:bCs/>
    </w:rPr>
  </w:style>
  <w:style w:type="character" w:customStyle="1" w:styleId="25">
    <w:name w:val="脚注文本 Char1"/>
    <w:link w:val="10"/>
    <w:qFormat/>
    <w:uiPriority w:val="0"/>
    <w:rPr>
      <w:rFonts w:ascii="Calibri" w:hAnsi="Calibri"/>
      <w:sz w:val="18"/>
      <w:szCs w:val="18"/>
    </w:rPr>
  </w:style>
  <w:style w:type="character" w:customStyle="1" w:styleId="26">
    <w:name w:val="日期 Char1"/>
    <w:link w:val="6"/>
    <w:qFormat/>
    <w:uiPriority w:val="0"/>
    <w:rPr>
      <w:szCs w:val="24"/>
    </w:rPr>
  </w:style>
  <w:style w:type="character" w:customStyle="1" w:styleId="27">
    <w:name w:val="批注框文本 Char1"/>
    <w:link w:val="7"/>
    <w:qFormat/>
    <w:uiPriority w:val="0"/>
    <w:rPr>
      <w:rFonts w:ascii="Calibri" w:hAnsi="Calibri"/>
      <w:sz w:val="18"/>
      <w:szCs w:val="18"/>
    </w:rPr>
  </w:style>
  <w:style w:type="character" w:customStyle="1" w:styleId="28">
    <w:name w:val="批注文字 字符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29">
    <w:name w:val="页脚 Char1"/>
    <w:qFormat/>
    <w:locked/>
    <w:uiPriority w:val="99"/>
    <w:rPr>
      <w:kern w:val="2"/>
      <w:sz w:val="18"/>
      <w:szCs w:val="18"/>
    </w:rPr>
  </w:style>
  <w:style w:type="character" w:customStyle="1" w:styleId="30">
    <w:name w:val="纯文本 Char1"/>
    <w:link w:val="5"/>
    <w:qFormat/>
    <w:uiPriority w:val="0"/>
    <w:rPr>
      <w:rFonts w:ascii="宋体" w:hAnsi="Courier New" w:cs="Courier New"/>
      <w:szCs w:val="21"/>
    </w:rPr>
  </w:style>
  <w:style w:type="character" w:customStyle="1" w:styleId="31">
    <w:name w:val="批注文字 Char"/>
    <w:basedOn w:val="15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32">
    <w:name w:val="批注主题 Char"/>
    <w:basedOn w:val="31"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33">
    <w:name w:val="批注框文本 Char"/>
    <w:basedOn w:val="15"/>
    <w:qFormat/>
    <w:uiPriority w:val="99"/>
    <w:rPr>
      <w:sz w:val="18"/>
      <w:szCs w:val="18"/>
    </w:rPr>
  </w:style>
  <w:style w:type="character" w:customStyle="1" w:styleId="34">
    <w:name w:val="脚注文本 Char"/>
    <w:basedOn w:val="15"/>
    <w:qFormat/>
    <w:uiPriority w:val="99"/>
    <w:rPr>
      <w:sz w:val="18"/>
      <w:szCs w:val="18"/>
    </w:rPr>
  </w:style>
  <w:style w:type="character" w:customStyle="1" w:styleId="35">
    <w:name w:val="日期 Char"/>
    <w:basedOn w:val="15"/>
    <w:qFormat/>
    <w:uiPriority w:val="99"/>
  </w:style>
  <w:style w:type="character" w:customStyle="1" w:styleId="36">
    <w:name w:val="纯文本 Char"/>
    <w:basedOn w:val="15"/>
    <w:qFormat/>
    <w:uiPriority w:val="99"/>
    <w:rPr>
      <w:rFonts w:ascii="宋体" w:hAnsi="Courier New" w:eastAsia="宋体" w:cs="Courier New"/>
      <w:szCs w:val="21"/>
    </w:rPr>
  </w:style>
  <w:style w:type="character" w:customStyle="1" w:styleId="37">
    <w:name w:val="正文文本缩进 Char"/>
    <w:basedOn w:val="15"/>
    <w:link w:val="4"/>
    <w:qFormat/>
    <w:uiPriority w:val="99"/>
    <w:rPr>
      <w:rFonts w:ascii="Calibri" w:hAnsi="Calibri" w:eastAsia="宋体" w:cs="Times New Roman"/>
      <w:sz w:val="24"/>
      <w:szCs w:val="24"/>
    </w:rPr>
  </w:style>
  <w:style w:type="paragraph" w:customStyle="1" w:styleId="38">
    <w:name w:val="标题3"/>
    <w:basedOn w:val="1"/>
    <w:next w:val="1"/>
    <w:qFormat/>
    <w:uiPriority w:val="0"/>
    <w:rPr>
      <w:rFonts w:ascii="Calibri" w:hAnsi="Calibri" w:eastAsia="方正黑体_GBK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12</Pages>
  <Words>2381</Words>
  <Characters>2581</Characters>
  <Lines>34</Lines>
  <Paragraphs>9</Paragraphs>
  <TotalTime>0</TotalTime>
  <ScaleCrop>false</ScaleCrop>
  <LinksUpToDate>false</LinksUpToDate>
  <CharactersWithSpaces>3128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2020-11-12T02:35:00Z</dcterms:created>
  <dc:creator>JSJYT User</dc:creator>
  <cp:lastModifiedBy>WPS_1619057375</cp:lastModifiedBy>
  <cp:lastPrinted>2023-06-02T05:45:00Z</cp:lastPrinted>
  <dcterms:modified xsi:type="dcterms:W3CDTF">2023-10-27T07:24:18Z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8AAC2C2FA78B4D43BF4022F09A337F80</vt:lpwstr>
  </property>
</Properties>
</file>